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B96" w:rsidRDefault="008B7B96">
      <w:pPr>
        <w:rPr>
          <w:rFonts w:ascii="Arial" w:hAnsi="Arial"/>
          <w:sz w:val="22"/>
          <w:lang w:val="en-US"/>
        </w:rPr>
      </w:pPr>
      <w:r w:rsidRPr="008B7B96">
        <w:rPr>
          <w:rFonts w:ascii="Arial" w:hAnsi="Arial"/>
          <w:sz w:val="22"/>
          <w:lang w:val="en-US"/>
        </w:rPr>
        <w:t>The LAP has been requested to draft a legal introduction to the ENAV Committee paper on the use of AIS data as evide</w:t>
      </w:r>
      <w:bookmarkStart w:id="0" w:name="_GoBack"/>
      <w:bookmarkEnd w:id="0"/>
      <w:r w:rsidRPr="008B7B96">
        <w:rPr>
          <w:rFonts w:ascii="Arial" w:hAnsi="Arial"/>
          <w:sz w:val="22"/>
          <w:lang w:val="en-US"/>
        </w:rPr>
        <w:t>nce at court cases, after the Council reiterated its wish to have such a paper published.</w:t>
      </w:r>
      <w:r>
        <w:rPr>
          <w:rFonts w:ascii="Arial" w:hAnsi="Arial"/>
          <w:sz w:val="22"/>
          <w:lang w:val="en-US"/>
        </w:rPr>
        <w:t xml:space="preserve"> The following is the response from LAP17.</w:t>
      </w:r>
    </w:p>
    <w:p w:rsidR="008B7B96" w:rsidRDefault="008B7B96">
      <w:pPr>
        <w:rPr>
          <w:rFonts w:ascii="Arial" w:hAnsi="Arial"/>
          <w:sz w:val="22"/>
          <w:lang w:val="en-US"/>
        </w:rPr>
      </w:pPr>
    </w:p>
    <w:p w:rsidR="00E805D0" w:rsidRPr="00D14240" w:rsidRDefault="00DC0634">
      <w:pPr>
        <w:rPr>
          <w:rFonts w:ascii="Arial" w:hAnsi="Arial"/>
          <w:sz w:val="22"/>
          <w:lang w:val="en-US"/>
        </w:rPr>
      </w:pPr>
      <w:r w:rsidRPr="00D14240">
        <w:rPr>
          <w:rFonts w:ascii="Arial" w:hAnsi="Arial"/>
          <w:sz w:val="22"/>
          <w:lang w:val="en-US"/>
        </w:rPr>
        <w:t>Legal introduction</w:t>
      </w:r>
    </w:p>
    <w:p w:rsidR="00DC0634" w:rsidRPr="00D14240" w:rsidRDefault="00DC0634">
      <w:pPr>
        <w:rPr>
          <w:rFonts w:ascii="Arial" w:hAnsi="Arial"/>
          <w:sz w:val="22"/>
          <w:lang w:val="en-US"/>
        </w:rPr>
      </w:pPr>
    </w:p>
    <w:p w:rsidR="00447336" w:rsidRDefault="00DC0634">
      <w:pPr>
        <w:rPr>
          <w:rFonts w:ascii="Arial" w:hAnsi="Arial"/>
          <w:sz w:val="22"/>
          <w:lang w:val="en-US"/>
        </w:rPr>
      </w:pPr>
      <w:r w:rsidRPr="00DC0634">
        <w:rPr>
          <w:rFonts w:ascii="Arial" w:hAnsi="Arial"/>
          <w:sz w:val="22"/>
          <w:lang w:val="en-US"/>
        </w:rPr>
        <w:t>The use of AIS data</w:t>
      </w:r>
      <w:r w:rsidR="000825E5">
        <w:rPr>
          <w:rFonts w:ascii="Arial" w:hAnsi="Arial"/>
          <w:sz w:val="22"/>
          <w:lang w:val="en-US"/>
        </w:rPr>
        <w:t xml:space="preserve"> in court cases</w:t>
      </w:r>
      <w:r w:rsidRPr="00DC0634">
        <w:rPr>
          <w:rFonts w:ascii="Arial" w:hAnsi="Arial"/>
          <w:sz w:val="22"/>
          <w:lang w:val="en-US"/>
        </w:rPr>
        <w:t xml:space="preserve"> may differ from </w:t>
      </w:r>
      <w:r>
        <w:rPr>
          <w:rFonts w:ascii="Arial" w:hAnsi="Arial"/>
          <w:sz w:val="22"/>
          <w:lang w:val="en-US"/>
        </w:rPr>
        <w:t>country to county based on the</w:t>
      </w:r>
      <w:r w:rsidR="00447336">
        <w:rPr>
          <w:rFonts w:ascii="Arial" w:hAnsi="Arial"/>
          <w:sz w:val="22"/>
          <w:lang w:val="en-US"/>
        </w:rPr>
        <w:t xml:space="preserve"> requirements of each respective legal system.</w:t>
      </w:r>
      <w:r>
        <w:rPr>
          <w:rFonts w:ascii="Arial" w:hAnsi="Arial"/>
          <w:sz w:val="22"/>
          <w:lang w:val="en-US"/>
        </w:rPr>
        <w:t xml:space="preserve"> </w:t>
      </w:r>
      <w:r w:rsidR="002B72CF">
        <w:rPr>
          <w:rFonts w:ascii="Arial" w:hAnsi="Arial"/>
          <w:sz w:val="22"/>
          <w:lang w:val="en-US"/>
        </w:rPr>
        <w:t>In the absence of a specific international convention each country defines in</w:t>
      </w:r>
      <w:r w:rsidR="005F3F1F">
        <w:rPr>
          <w:rFonts w:ascii="Arial" w:hAnsi="Arial"/>
          <w:sz w:val="22"/>
          <w:lang w:val="en-US"/>
        </w:rPr>
        <w:t xml:space="preserve"> national framework</w:t>
      </w:r>
      <w:r w:rsidR="002B72CF">
        <w:rPr>
          <w:rFonts w:ascii="Arial" w:hAnsi="Arial"/>
          <w:sz w:val="22"/>
          <w:lang w:val="en-US"/>
        </w:rPr>
        <w:t>s</w:t>
      </w:r>
      <w:r w:rsidR="005F3F1F">
        <w:rPr>
          <w:rFonts w:ascii="Arial" w:hAnsi="Arial"/>
          <w:sz w:val="22"/>
          <w:lang w:val="en-US"/>
        </w:rPr>
        <w:t xml:space="preserve"> if and how evidence can be introduced to and used in court cases.</w:t>
      </w:r>
      <w:r w:rsidR="00D07E30">
        <w:rPr>
          <w:rFonts w:ascii="Arial" w:hAnsi="Arial"/>
          <w:sz w:val="22"/>
          <w:lang w:val="en-US"/>
        </w:rPr>
        <w:t xml:space="preserve"> This include</w:t>
      </w:r>
      <w:r w:rsidR="008006D1">
        <w:rPr>
          <w:rFonts w:ascii="Arial" w:hAnsi="Arial"/>
          <w:sz w:val="22"/>
          <w:lang w:val="en-US"/>
        </w:rPr>
        <w:t>s</w:t>
      </w:r>
      <w:r w:rsidR="00D07E30">
        <w:rPr>
          <w:rFonts w:ascii="Arial" w:hAnsi="Arial"/>
          <w:sz w:val="22"/>
          <w:lang w:val="en-US"/>
        </w:rPr>
        <w:t xml:space="preserve"> AIS data.</w:t>
      </w:r>
    </w:p>
    <w:p w:rsidR="005F3F1F" w:rsidRDefault="005F3F1F">
      <w:pPr>
        <w:rPr>
          <w:rFonts w:ascii="Arial" w:hAnsi="Arial"/>
          <w:sz w:val="22"/>
          <w:lang w:val="en-US"/>
        </w:rPr>
      </w:pPr>
    </w:p>
    <w:p w:rsidR="005F3F1F" w:rsidRDefault="005F3F1F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AIS da</w:t>
      </w:r>
      <w:r w:rsidR="009D588B">
        <w:rPr>
          <w:rFonts w:ascii="Arial" w:hAnsi="Arial"/>
          <w:sz w:val="22"/>
          <w:lang w:val="en-US"/>
        </w:rPr>
        <w:t>ta can</w:t>
      </w:r>
      <w:r>
        <w:rPr>
          <w:rFonts w:ascii="Arial" w:hAnsi="Arial"/>
          <w:sz w:val="22"/>
          <w:lang w:val="en-US"/>
        </w:rPr>
        <w:t xml:space="preserve"> be</w:t>
      </w:r>
      <w:r w:rsidR="00D14240">
        <w:rPr>
          <w:rFonts w:ascii="Arial" w:hAnsi="Arial"/>
          <w:sz w:val="22"/>
          <w:lang w:val="en-US"/>
        </w:rPr>
        <w:t xml:space="preserve"> used in different fields</w:t>
      </w:r>
      <w:r w:rsidR="00D07E30">
        <w:rPr>
          <w:rFonts w:ascii="Arial" w:hAnsi="Arial"/>
          <w:sz w:val="22"/>
          <w:lang w:val="en-US"/>
        </w:rPr>
        <w:t xml:space="preserve"> of law. They</w:t>
      </w:r>
      <w:r>
        <w:rPr>
          <w:rFonts w:ascii="Arial" w:hAnsi="Arial"/>
          <w:sz w:val="22"/>
          <w:lang w:val="en-US"/>
        </w:rPr>
        <w:t xml:space="preserve"> might be used</w:t>
      </w:r>
      <w:r w:rsidR="00CA528C">
        <w:rPr>
          <w:rFonts w:ascii="Arial" w:hAnsi="Arial"/>
          <w:sz w:val="22"/>
          <w:lang w:val="en-US"/>
        </w:rPr>
        <w:t xml:space="preserve"> e.g.</w:t>
      </w:r>
      <w:r>
        <w:rPr>
          <w:rFonts w:ascii="Arial" w:hAnsi="Arial"/>
          <w:sz w:val="22"/>
          <w:lang w:val="en-US"/>
        </w:rPr>
        <w:t xml:space="preserve"> as evidence in criminal proceedings to prove that the defendant </w:t>
      </w:r>
      <w:r w:rsidR="009D588B">
        <w:rPr>
          <w:rFonts w:ascii="Arial" w:hAnsi="Arial"/>
          <w:sz w:val="22"/>
          <w:lang w:val="en-US"/>
        </w:rPr>
        <w:t>is guilty of endangering lives</w:t>
      </w:r>
      <w:r w:rsidR="00C76FBB">
        <w:rPr>
          <w:rFonts w:ascii="Arial" w:hAnsi="Arial"/>
          <w:sz w:val="22"/>
          <w:lang w:val="en-US"/>
        </w:rPr>
        <w:t xml:space="preserve"> in a maritime accident</w:t>
      </w:r>
      <w:r w:rsidR="009D588B">
        <w:rPr>
          <w:rFonts w:ascii="Arial" w:hAnsi="Arial"/>
          <w:sz w:val="22"/>
          <w:lang w:val="en-US"/>
        </w:rPr>
        <w:t xml:space="preserve">, in civil proceedings to help limit the liability of a </w:t>
      </w:r>
      <w:r w:rsidR="00D07E30">
        <w:rPr>
          <w:rFonts w:ascii="Arial" w:hAnsi="Arial"/>
          <w:sz w:val="22"/>
          <w:lang w:val="en-US"/>
        </w:rPr>
        <w:t xml:space="preserve">party </w:t>
      </w:r>
      <w:r w:rsidR="009D588B">
        <w:rPr>
          <w:rFonts w:ascii="Arial" w:hAnsi="Arial"/>
          <w:sz w:val="22"/>
          <w:lang w:val="en-US"/>
        </w:rPr>
        <w:t>or in</w:t>
      </w:r>
      <w:r w:rsidR="00D07E30">
        <w:rPr>
          <w:rFonts w:ascii="Arial" w:hAnsi="Arial"/>
          <w:sz w:val="22"/>
          <w:lang w:val="en-US"/>
        </w:rPr>
        <w:t xml:space="preserve"> an administrative court to </w:t>
      </w:r>
      <w:r w:rsidR="009D588B">
        <w:rPr>
          <w:rFonts w:ascii="Arial" w:hAnsi="Arial"/>
          <w:sz w:val="22"/>
          <w:lang w:val="en-US"/>
        </w:rPr>
        <w:t xml:space="preserve">revoke a </w:t>
      </w:r>
      <w:r w:rsidR="00D07E30">
        <w:rPr>
          <w:rFonts w:ascii="Arial" w:hAnsi="Arial"/>
          <w:sz w:val="22"/>
          <w:lang w:val="en-US"/>
        </w:rPr>
        <w:t xml:space="preserve">master </w:t>
      </w:r>
      <w:r w:rsidR="009D588B">
        <w:rPr>
          <w:rFonts w:ascii="Arial" w:hAnsi="Arial"/>
          <w:sz w:val="22"/>
          <w:lang w:val="en-US"/>
        </w:rPr>
        <w:t>mariner’s licence.</w:t>
      </w:r>
    </w:p>
    <w:p w:rsidR="006D0B83" w:rsidRDefault="006D0B83">
      <w:pPr>
        <w:rPr>
          <w:rFonts w:ascii="Arial" w:hAnsi="Arial"/>
          <w:sz w:val="22"/>
          <w:lang w:val="en-US"/>
        </w:rPr>
      </w:pPr>
    </w:p>
    <w:p w:rsidR="00D14240" w:rsidRDefault="00D14240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Despite several cases</w:t>
      </w:r>
      <w:r w:rsidR="008006D1">
        <w:rPr>
          <w:rFonts w:ascii="Arial" w:hAnsi="Arial"/>
          <w:sz w:val="22"/>
          <w:lang w:val="en-US"/>
        </w:rPr>
        <w:t xml:space="preserve"> w</w:t>
      </w:r>
      <w:r w:rsidR="002B72CF">
        <w:rPr>
          <w:rFonts w:ascii="Arial" w:hAnsi="Arial"/>
          <w:sz w:val="22"/>
          <w:lang w:val="en-US"/>
        </w:rPr>
        <w:t>orldwide</w:t>
      </w:r>
      <w:r w:rsidR="00CA528C">
        <w:rPr>
          <w:rFonts w:ascii="Arial" w:hAnsi="Arial"/>
          <w:sz w:val="22"/>
          <w:lang w:val="en-US"/>
        </w:rPr>
        <w:t xml:space="preserve"> </w:t>
      </w:r>
      <w:del w:id="1" w:author="Jon Price" w:date="2017-03-07T09:01:00Z">
        <w:r w:rsidR="00CA528C" w:rsidDel="005223F6">
          <w:rPr>
            <w:rFonts w:ascii="Arial" w:hAnsi="Arial"/>
            <w:sz w:val="22"/>
            <w:lang w:val="en-US"/>
          </w:rPr>
          <w:delText xml:space="preserve">how </w:delText>
        </w:r>
      </w:del>
      <w:ins w:id="2" w:author="Jon Price" w:date="2017-03-07T09:01:00Z">
        <w:r w:rsidR="005223F6">
          <w:rPr>
            <w:rFonts w:ascii="Arial" w:hAnsi="Arial"/>
            <w:sz w:val="22"/>
            <w:lang w:val="en-US"/>
          </w:rPr>
          <w:t xml:space="preserve">where </w:t>
        </w:r>
      </w:ins>
      <w:r w:rsidR="00CA528C">
        <w:rPr>
          <w:rFonts w:ascii="Arial" w:hAnsi="Arial"/>
          <w:sz w:val="22"/>
          <w:lang w:val="en-US"/>
        </w:rPr>
        <w:t>AIS data have been</w:t>
      </w:r>
      <w:r w:rsidR="008006D1">
        <w:rPr>
          <w:rFonts w:ascii="Arial" w:hAnsi="Arial"/>
          <w:sz w:val="22"/>
          <w:lang w:val="en-US"/>
        </w:rPr>
        <w:t xml:space="preserve"> used</w:t>
      </w:r>
      <w:r w:rsidR="00C76FBB">
        <w:rPr>
          <w:rFonts w:ascii="Arial" w:hAnsi="Arial"/>
          <w:sz w:val="22"/>
          <w:lang w:val="en-US"/>
        </w:rPr>
        <w:t xml:space="preserve"> and introduced as evidence</w:t>
      </w:r>
      <w:r>
        <w:rPr>
          <w:rFonts w:ascii="Arial" w:hAnsi="Arial"/>
          <w:sz w:val="22"/>
          <w:lang w:val="en-US"/>
        </w:rPr>
        <w:t xml:space="preserve"> in court</w:t>
      </w:r>
      <w:r w:rsidR="002B72CF">
        <w:rPr>
          <w:rFonts w:ascii="Arial" w:hAnsi="Arial"/>
          <w:sz w:val="22"/>
          <w:lang w:val="en-US"/>
        </w:rPr>
        <w:t xml:space="preserve"> cases, it remains a particular</w:t>
      </w:r>
      <w:r>
        <w:rPr>
          <w:rFonts w:ascii="Arial" w:hAnsi="Arial"/>
          <w:sz w:val="22"/>
          <w:lang w:val="en-US"/>
        </w:rPr>
        <w:t xml:space="preserve"> decision based on the national</w:t>
      </w:r>
      <w:r w:rsidR="008006D1">
        <w:rPr>
          <w:rFonts w:ascii="Arial" w:hAnsi="Arial"/>
          <w:sz w:val="22"/>
          <w:lang w:val="en-US"/>
        </w:rPr>
        <w:t xml:space="preserve"> legal system</w:t>
      </w:r>
      <w:r>
        <w:rPr>
          <w:rFonts w:ascii="Arial" w:hAnsi="Arial"/>
          <w:sz w:val="22"/>
          <w:lang w:val="en-US"/>
        </w:rPr>
        <w:t xml:space="preserve"> </w:t>
      </w:r>
      <w:del w:id="3" w:author="Jon Price" w:date="2017-03-07T09:14:00Z">
        <w:r w:rsidDel="00231D9A">
          <w:rPr>
            <w:rFonts w:ascii="Arial" w:hAnsi="Arial"/>
            <w:sz w:val="22"/>
            <w:lang w:val="en-US"/>
          </w:rPr>
          <w:delText xml:space="preserve">in the respective </w:delText>
        </w:r>
      </w:del>
      <w:ins w:id="4" w:author="Jon Price" w:date="2017-03-07T09:14:00Z">
        <w:r w:rsidR="00231D9A">
          <w:rPr>
            <w:rFonts w:ascii="Arial" w:hAnsi="Arial"/>
            <w:sz w:val="22"/>
            <w:lang w:val="en-US"/>
          </w:rPr>
          <w:t xml:space="preserve">of each </w:t>
        </w:r>
      </w:ins>
      <w:r>
        <w:rPr>
          <w:rFonts w:ascii="Arial" w:hAnsi="Arial"/>
          <w:sz w:val="22"/>
          <w:lang w:val="en-US"/>
        </w:rPr>
        <w:t>country</w:t>
      </w:r>
      <w:r w:rsidR="008006D1">
        <w:rPr>
          <w:rFonts w:ascii="Arial" w:hAnsi="Arial"/>
          <w:sz w:val="22"/>
          <w:lang w:val="en-US"/>
        </w:rPr>
        <w:t>.</w:t>
      </w:r>
    </w:p>
    <w:p w:rsidR="00C76FBB" w:rsidRDefault="008006D1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 xml:space="preserve">As a result </w:t>
      </w:r>
      <w:del w:id="5" w:author="Jon Price" w:date="2017-03-07T08:59:00Z">
        <w:r w:rsidDel="005223F6">
          <w:rPr>
            <w:rFonts w:ascii="Arial" w:hAnsi="Arial"/>
            <w:sz w:val="22"/>
            <w:lang w:val="en-US"/>
          </w:rPr>
          <w:delText xml:space="preserve">there cannot be given </w:delText>
        </w:r>
      </w:del>
      <w:r>
        <w:rPr>
          <w:rFonts w:ascii="Arial" w:hAnsi="Arial"/>
          <w:sz w:val="22"/>
          <w:lang w:val="en-US"/>
        </w:rPr>
        <w:t>a specific legal re</w:t>
      </w:r>
      <w:r w:rsidR="00CA528C">
        <w:rPr>
          <w:rFonts w:ascii="Arial" w:hAnsi="Arial"/>
          <w:sz w:val="22"/>
          <w:lang w:val="en-US"/>
        </w:rPr>
        <w:t xml:space="preserve">commendation </w:t>
      </w:r>
      <w:ins w:id="6" w:author="Jon Price" w:date="2017-03-07T08:59:00Z">
        <w:r w:rsidR="005223F6">
          <w:rPr>
            <w:rFonts w:ascii="Arial" w:hAnsi="Arial"/>
            <w:sz w:val="22"/>
            <w:lang w:val="en-US"/>
          </w:rPr>
          <w:t xml:space="preserve">cannot be made </w:t>
        </w:r>
      </w:ins>
      <w:r w:rsidR="00CA528C">
        <w:rPr>
          <w:rFonts w:ascii="Arial" w:hAnsi="Arial"/>
          <w:sz w:val="22"/>
          <w:lang w:val="en-US"/>
        </w:rPr>
        <w:t>on how to proceed with the use of AIS data.</w:t>
      </w:r>
    </w:p>
    <w:p w:rsidR="006D0B83" w:rsidRDefault="008006D1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 xml:space="preserve">However </w:t>
      </w:r>
      <w:r w:rsidR="00C76FBB">
        <w:rPr>
          <w:rFonts w:ascii="Arial" w:hAnsi="Arial"/>
          <w:sz w:val="22"/>
          <w:lang w:val="en-US"/>
        </w:rPr>
        <w:t>the following technical explan</w:t>
      </w:r>
      <w:r w:rsidR="00D14240">
        <w:rPr>
          <w:rFonts w:ascii="Arial" w:hAnsi="Arial"/>
          <w:sz w:val="22"/>
          <w:lang w:val="en-US"/>
        </w:rPr>
        <w:t xml:space="preserve">ation </w:t>
      </w:r>
      <w:del w:id="7" w:author="Jon Price" w:date="2017-03-07T09:00:00Z">
        <w:r w:rsidR="00D14240" w:rsidDel="005223F6">
          <w:rPr>
            <w:rFonts w:ascii="Arial" w:hAnsi="Arial"/>
            <w:sz w:val="22"/>
            <w:lang w:val="en-US"/>
          </w:rPr>
          <w:delText>shall give</w:delText>
        </w:r>
      </w:del>
      <w:r w:rsidR="00D14240">
        <w:rPr>
          <w:rFonts w:ascii="Arial" w:hAnsi="Arial"/>
          <w:sz w:val="22"/>
          <w:lang w:val="en-US"/>
        </w:rPr>
        <w:t xml:space="preserve"> </w:t>
      </w:r>
      <w:ins w:id="8" w:author="Jon Price" w:date="2017-03-07T09:00:00Z">
        <w:r w:rsidR="005223F6">
          <w:rPr>
            <w:rFonts w:ascii="Arial" w:hAnsi="Arial"/>
            <w:sz w:val="22"/>
            <w:lang w:val="en-US"/>
          </w:rPr>
          <w:t xml:space="preserve">provides </w:t>
        </w:r>
      </w:ins>
      <w:r w:rsidR="00D14240">
        <w:rPr>
          <w:rFonts w:ascii="Arial" w:hAnsi="Arial"/>
          <w:sz w:val="22"/>
          <w:lang w:val="en-US"/>
        </w:rPr>
        <w:t>a guideline on possible issues</w:t>
      </w:r>
      <w:r w:rsidR="00C76FBB">
        <w:rPr>
          <w:rFonts w:ascii="Arial" w:hAnsi="Arial"/>
          <w:sz w:val="22"/>
          <w:lang w:val="en-US"/>
        </w:rPr>
        <w:t xml:space="preserve"> to </w:t>
      </w:r>
      <w:r w:rsidR="00D14240">
        <w:rPr>
          <w:rFonts w:ascii="Arial" w:hAnsi="Arial"/>
          <w:sz w:val="22"/>
          <w:lang w:val="en-US"/>
        </w:rPr>
        <w:t>take into account</w:t>
      </w:r>
      <w:r w:rsidR="00C76FBB">
        <w:rPr>
          <w:rFonts w:ascii="Arial" w:hAnsi="Arial"/>
          <w:sz w:val="22"/>
          <w:lang w:val="en-US"/>
        </w:rPr>
        <w:t xml:space="preserve"> when using specific AIS data in court </w:t>
      </w:r>
      <w:r w:rsidR="00CA528C">
        <w:rPr>
          <w:rFonts w:ascii="Arial" w:hAnsi="Arial"/>
          <w:sz w:val="22"/>
          <w:lang w:val="en-US"/>
        </w:rPr>
        <w:t>proceedings</w:t>
      </w:r>
      <w:r w:rsidR="00C76FBB">
        <w:rPr>
          <w:rFonts w:ascii="Arial" w:hAnsi="Arial"/>
          <w:sz w:val="22"/>
          <w:lang w:val="en-US"/>
        </w:rPr>
        <w:t>.</w:t>
      </w:r>
    </w:p>
    <w:p w:rsidR="00D07E30" w:rsidRDefault="00D07E30">
      <w:pPr>
        <w:rPr>
          <w:rFonts w:ascii="Arial" w:hAnsi="Arial"/>
          <w:sz w:val="22"/>
          <w:lang w:val="en-US"/>
        </w:rPr>
      </w:pPr>
    </w:p>
    <w:p w:rsidR="00D07E30" w:rsidRDefault="00D07E30">
      <w:pPr>
        <w:rPr>
          <w:rFonts w:ascii="Arial" w:hAnsi="Arial"/>
          <w:sz w:val="22"/>
          <w:lang w:val="en-US"/>
        </w:rPr>
      </w:pPr>
    </w:p>
    <w:p w:rsidR="005F3F1F" w:rsidRDefault="005F3F1F">
      <w:pPr>
        <w:rPr>
          <w:rFonts w:ascii="Arial" w:hAnsi="Arial"/>
          <w:sz w:val="22"/>
          <w:lang w:val="en-US"/>
        </w:rPr>
      </w:pPr>
    </w:p>
    <w:p w:rsidR="00D07E30" w:rsidRPr="00447336" w:rsidRDefault="00D07E30">
      <w:pPr>
        <w:rPr>
          <w:rFonts w:ascii="Arial" w:hAnsi="Arial"/>
          <w:sz w:val="22"/>
          <w:lang w:val="en-US"/>
        </w:rPr>
      </w:pPr>
    </w:p>
    <w:sectPr w:rsidR="00D07E30" w:rsidRPr="00447336" w:rsidSect="00F8493F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n Price">
    <w15:presenceInfo w15:providerId="AD" w15:userId="S-1-5-21-2046026355-2876191845-2165928818-17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34"/>
    <w:rsid w:val="000825E5"/>
    <w:rsid w:val="00231D9A"/>
    <w:rsid w:val="002B72CF"/>
    <w:rsid w:val="003E197D"/>
    <w:rsid w:val="00447336"/>
    <w:rsid w:val="00505A3F"/>
    <w:rsid w:val="005223F6"/>
    <w:rsid w:val="005B0E99"/>
    <w:rsid w:val="005F3F1F"/>
    <w:rsid w:val="006D0B83"/>
    <w:rsid w:val="008006D1"/>
    <w:rsid w:val="008B7B96"/>
    <w:rsid w:val="009D588B"/>
    <w:rsid w:val="00C76FBB"/>
    <w:rsid w:val="00CA528C"/>
    <w:rsid w:val="00CD7A46"/>
    <w:rsid w:val="00D07E30"/>
    <w:rsid w:val="00D14240"/>
    <w:rsid w:val="00DC0634"/>
    <w:rsid w:val="00E805D0"/>
    <w:rsid w:val="00EC39E9"/>
    <w:rsid w:val="00F8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3D069F-6685-4050-88ED-FAFC976E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Christina</dc:creator>
  <cp:lastModifiedBy>Seamus Doyle</cp:lastModifiedBy>
  <cp:revision>2</cp:revision>
  <dcterms:created xsi:type="dcterms:W3CDTF">2017-03-11T13:52:00Z</dcterms:created>
  <dcterms:modified xsi:type="dcterms:W3CDTF">2017-03-11T13:52:00Z</dcterms:modified>
</cp:coreProperties>
</file>